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ins w:id="0" w:author="Schmittová Pavlína" w:date="2023-01-16T07:45:00Z">
        <w:r w:rsidR="00686AC7">
          <w:rPr>
            <w:rFonts w:ascii="Verdana" w:hAnsi="Verdana"/>
            <w:b/>
            <w:sz w:val="18"/>
            <w:szCs w:val="18"/>
          </w:rPr>
          <w:t>„Oprava TV v úseku Lysá nad Labem (mimo) – Stará Boleslav (mimo) - vypracování projektové dokumentace</w:t>
        </w:r>
      </w:ins>
      <w:del w:id="1" w:author="Schmittová Pavlína" w:date="2023-01-16T07:45:00Z">
        <w:r w:rsidRPr="006564BB" w:rsidDel="00686AC7">
          <w:rPr>
            <w:rFonts w:ascii="Verdana" w:hAnsi="Verdana" w:cstheme="minorHAnsi"/>
            <w:sz w:val="18"/>
            <w:szCs w:val="18"/>
          </w:rPr>
          <w:delText>„</w:delText>
        </w:r>
        <w:r w:rsidR="00D54281" w:rsidRPr="006564BB" w:rsidDel="00686AC7">
          <w:rPr>
            <w:rFonts w:ascii="Verdana" w:hAnsi="Verdana" w:cstheme="minorHAnsi"/>
            <w:sz w:val="18"/>
            <w:szCs w:val="18"/>
            <w:highlight w:val="green"/>
          </w:rPr>
          <w:delText>………………………….</w:delText>
        </w:r>
      </w:del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C0415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C0415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C0415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C0415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C0415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C0415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C0415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C0415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C0415A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C0415A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  <w:lang w:val="cs-CZ"/>
          <w:rPrChange w:id="2" w:author="Schmittová Pavlína" w:date="2023-01-16T07:46:00Z">
            <w:rPr>
              <w:rFonts w:ascii="Verdana" w:hAnsi="Verdana" w:cstheme="minorHAnsi"/>
              <w:color w:val="auto"/>
              <w:sz w:val="18"/>
              <w:szCs w:val="18"/>
            </w:rPr>
          </w:rPrChange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  <w:ins w:id="3" w:author="Schmittová Pavlína" w:date="2023-01-16T07:46:00Z">
        <w:r w:rsidR="00C0415A">
          <w:rPr>
            <w:rFonts w:ascii="Verdana" w:hAnsi="Verdana" w:cstheme="minorHAnsi"/>
            <w:color w:val="auto"/>
            <w:sz w:val="18"/>
            <w:szCs w:val="18"/>
            <w:lang w:val="cs-CZ"/>
          </w:rPr>
          <w:t xml:space="preserve"> </w:t>
        </w:r>
      </w:ins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</w:t>
      </w:r>
      <w:ins w:id="4" w:author="Schmittová Pavlína" w:date="2023-01-16T07:46:00Z">
        <w:r w:rsidR="00C0415A">
          <w:rPr>
            <w:rFonts w:ascii="Verdana" w:hAnsi="Verdana" w:cstheme="minorHAnsi"/>
            <w:sz w:val="18"/>
            <w:szCs w:val="18"/>
          </w:rPr>
          <w:br/>
        </w:r>
      </w:ins>
      <w:bookmarkStart w:id="5" w:name="_GoBack"/>
      <w:bookmarkEnd w:id="5"/>
      <w:r w:rsidRPr="006564BB">
        <w:rPr>
          <w:rFonts w:ascii="Verdana" w:hAnsi="Verdana" w:cstheme="minorHAnsi"/>
          <w:sz w:val="18"/>
          <w:szCs w:val="18"/>
        </w:rPr>
        <w:t>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A15" w:rsidRDefault="00033A15">
      <w:r>
        <w:separator/>
      </w:r>
    </w:p>
  </w:endnote>
  <w:endnote w:type="continuationSeparator" w:id="0">
    <w:p w:rsidR="00033A15" w:rsidRDefault="00033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A15" w:rsidRDefault="00033A15">
      <w:r>
        <w:separator/>
      </w:r>
    </w:p>
  </w:footnote>
  <w:footnote w:type="continuationSeparator" w:id="0">
    <w:p w:rsidR="00033A15" w:rsidRDefault="00033A15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chmittová Pavlína">
    <w15:presenceInfo w15:providerId="None" w15:userId="Schmittová Pavlín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33A15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0BDE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86AC7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A5D18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6474"/>
    <w:rsid w:val="00BF031D"/>
    <w:rsid w:val="00BF236A"/>
    <w:rsid w:val="00BF5507"/>
    <w:rsid w:val="00C00571"/>
    <w:rsid w:val="00C0415A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0E6DA7E"/>
  <w15:docId w15:val="{AAB7151D-CCB7-4525-8BA8-75F0B49F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F7819"/>
    <w:rsid w:val="00A802FD"/>
    <w:rsid w:val="00A86AAC"/>
    <w:rsid w:val="00AF6F02"/>
    <w:rsid w:val="00B10FC2"/>
    <w:rsid w:val="00B977C3"/>
    <w:rsid w:val="00BE508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18EEEE-6708-4005-9922-E3C7AB2369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EB58EE3-B6FC-431F-826B-180A7BC29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250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21</cp:revision>
  <cp:lastPrinted>2018-03-26T11:24:00Z</cp:lastPrinted>
  <dcterms:created xsi:type="dcterms:W3CDTF">2018-12-07T16:23:00Z</dcterms:created>
  <dcterms:modified xsi:type="dcterms:W3CDTF">2023-01-16T06:46:00Z</dcterms:modified>
</cp:coreProperties>
</file>